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jc w:val="center"/>
        <w:rPr>
          <w:rFonts w:ascii="方正小标宋简体" w:hAnsi="仿宋" w:eastAsia="方正小标宋简体"/>
          <w:sz w:val="44"/>
          <w:szCs w:val="44"/>
        </w:rPr>
      </w:pPr>
      <w:r>
        <w:rPr>
          <w:rFonts w:hint="eastAsia" w:ascii="方正小标宋简体" w:hAnsi="仿宋" w:eastAsia="方正小标宋简体"/>
          <w:sz w:val="44"/>
          <w:szCs w:val="44"/>
          <w:lang w:eastAsia="zh-Hans"/>
        </w:rPr>
        <w:t>职业学校学生</w:t>
      </w:r>
      <w:r>
        <w:rPr>
          <w:rFonts w:hint="eastAsia" w:ascii="方正小标宋简体" w:hAnsi="仿宋" w:eastAsia="方正小标宋简体"/>
          <w:sz w:val="44"/>
          <w:szCs w:val="44"/>
        </w:rPr>
        <w:t>实习备案论证表</w:t>
      </w:r>
    </w:p>
    <w:p>
      <w:pP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学校名称（盖章）：</w:t>
      </w:r>
      <w:r>
        <w:rPr>
          <w:rFonts w:hint="eastAsia" w:ascii="仿宋_GB2312" w:hAnsi="仿宋_GB2312" w:eastAsia="仿宋_GB2312" w:cs="仿宋_GB2312"/>
          <w:sz w:val="28"/>
          <w:szCs w:val="28"/>
          <w:lang w:val="en-US" w:eastAsia="zh-CN"/>
        </w:rPr>
        <w:t>广东茂名健康职业学院</w:t>
      </w:r>
    </w:p>
    <w:tbl>
      <w:tblPr>
        <w:tblStyle w:val="5"/>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311"/>
        <w:gridCol w:w="248"/>
        <w:gridCol w:w="1830"/>
        <w:gridCol w:w="1523"/>
        <w:gridCol w:w="352"/>
        <w:gridCol w:w="1512"/>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287" w:type="dxa"/>
            <w:gridSpan w:val="2"/>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专业名称</w:t>
            </w:r>
          </w:p>
        </w:tc>
        <w:tc>
          <w:tcPr>
            <w:tcW w:w="2078" w:type="dxa"/>
            <w:gridSpan w:val="2"/>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中药材生产与加工</w:t>
            </w:r>
          </w:p>
        </w:tc>
        <w:tc>
          <w:tcPr>
            <w:tcW w:w="1875" w:type="dxa"/>
            <w:gridSpan w:val="2"/>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专业代码</w:t>
            </w:r>
          </w:p>
        </w:tc>
        <w:tc>
          <w:tcPr>
            <w:tcW w:w="3450" w:type="dxa"/>
            <w:gridSpan w:val="2"/>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5</w:t>
            </w:r>
            <w:r>
              <w:rPr>
                <w:rFonts w:ascii="宋体" w:hAnsi="宋体" w:cs="宋体"/>
                <w:color w:val="000000"/>
                <w:kern w:val="0"/>
                <w:sz w:val="24"/>
                <w:szCs w:val="24"/>
              </w:rPr>
              <w:t>20414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28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实习学生年级</w:t>
            </w:r>
            <w:r>
              <w:rPr>
                <w:rStyle w:val="7"/>
                <w:rFonts w:hint="eastAsia" w:ascii="宋体" w:hAnsi="宋体" w:cs="宋体"/>
                <w:b/>
                <w:color w:val="000000"/>
                <w:kern w:val="0"/>
                <w:sz w:val="24"/>
                <w:szCs w:val="24"/>
              </w:rPr>
              <w:footnoteReference w:id="0"/>
            </w:r>
          </w:p>
        </w:tc>
        <w:tc>
          <w:tcPr>
            <w:tcW w:w="7403" w:type="dxa"/>
            <w:gridSpan w:val="6"/>
            <w:vAlign w:val="center"/>
          </w:tcPr>
          <w:p>
            <w:pPr>
              <w:widowControl/>
              <w:spacing w:line="400" w:lineRule="exact"/>
              <w:jc w:val="left"/>
              <w:rPr>
                <w:rFonts w:ascii="宋体" w:hAnsi="宋体" w:cs="宋体"/>
                <w:color w:val="000000"/>
                <w:kern w:val="0"/>
                <w:sz w:val="24"/>
                <w:szCs w:val="24"/>
              </w:rPr>
            </w:pPr>
            <w:r>
              <w:rPr>
                <w:rFonts w:hint="eastAsia" w:ascii="宋体" w:hAnsi="宋体" w:cs="宋体"/>
                <w:color w:val="000000"/>
                <w:kern w:val="0"/>
                <w:sz w:val="24"/>
                <w:szCs w:val="24"/>
              </w:rPr>
              <w:t xml:space="preserve"> </w:t>
            </w: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 xml:space="preserve">级    </w:t>
            </w: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28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实习人数（人）</w:t>
            </w:r>
          </w:p>
        </w:tc>
        <w:tc>
          <w:tcPr>
            <w:tcW w:w="2078" w:type="dxa"/>
            <w:gridSpan w:val="2"/>
            <w:vAlign w:val="center"/>
          </w:tcPr>
          <w:p>
            <w:pPr>
              <w:widowControl/>
              <w:spacing w:line="400" w:lineRule="exact"/>
              <w:jc w:val="left"/>
              <w:rPr>
                <w:rFonts w:ascii="宋体" w:hAnsi="宋体" w:cs="宋体"/>
                <w:color w:val="000000"/>
                <w:kern w:val="0"/>
                <w:sz w:val="24"/>
                <w:szCs w:val="24"/>
              </w:rPr>
            </w:pPr>
            <w:r>
              <w:rPr>
                <w:rFonts w:hint="eastAsia" w:ascii="宋体" w:hAnsi="宋体" w:cs="宋体"/>
                <w:color w:val="000000"/>
                <w:kern w:val="0"/>
                <w:sz w:val="24"/>
                <w:szCs w:val="24"/>
              </w:rPr>
              <w:t xml:space="preserve">  </w:t>
            </w:r>
          </w:p>
          <w:p>
            <w:pPr>
              <w:widowControl/>
              <w:spacing w:line="400" w:lineRule="exact"/>
              <w:jc w:val="left"/>
              <w:rPr>
                <w:rFonts w:ascii="宋体" w:hAnsi="宋体" w:cs="宋体"/>
                <w:color w:val="000000"/>
                <w:kern w:val="0"/>
                <w:sz w:val="24"/>
                <w:szCs w:val="24"/>
              </w:rPr>
            </w:pP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级：</w:t>
            </w:r>
            <w:r>
              <w:rPr>
                <w:rFonts w:hint="eastAsia" w:ascii="宋体" w:hAnsi="宋体" w:cs="宋体"/>
                <w:color w:val="000000"/>
                <w:kern w:val="0"/>
                <w:sz w:val="24"/>
                <w:szCs w:val="24"/>
                <w:lang w:val="en-US" w:eastAsia="zh-CN"/>
              </w:rPr>
              <w:t>38</w:t>
            </w:r>
            <w:r>
              <w:rPr>
                <w:rFonts w:hint="eastAsia" w:ascii="宋体" w:hAnsi="宋体" w:cs="宋体"/>
                <w:color w:val="000000"/>
                <w:kern w:val="0"/>
                <w:sz w:val="24"/>
                <w:szCs w:val="24"/>
              </w:rPr>
              <w:t>人</w:t>
            </w:r>
          </w:p>
          <w:p>
            <w:pPr>
              <w:widowControl/>
              <w:spacing w:line="400" w:lineRule="exact"/>
              <w:jc w:val="left"/>
              <w:rPr>
                <w:rFonts w:ascii="宋体" w:hAnsi="宋体" w:cs="宋体"/>
                <w:color w:val="000000"/>
                <w:kern w:val="0"/>
                <w:sz w:val="24"/>
                <w:szCs w:val="24"/>
              </w:rPr>
            </w:pP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w:t>
            </w:r>
            <w:r>
              <w:rPr>
                <w:rFonts w:hint="eastAsia" w:ascii="宋体" w:hAnsi="宋体" w:cs="宋体"/>
                <w:color w:val="000000"/>
                <w:kern w:val="0"/>
                <w:sz w:val="24"/>
                <w:szCs w:val="24"/>
                <w:lang w:val="en-US" w:eastAsia="zh-CN"/>
              </w:rPr>
              <w:t>34</w:t>
            </w:r>
            <w:r>
              <w:rPr>
                <w:rFonts w:hint="eastAsia" w:ascii="宋体" w:hAnsi="宋体" w:cs="宋体"/>
                <w:color w:val="000000"/>
                <w:kern w:val="0"/>
                <w:sz w:val="24"/>
                <w:szCs w:val="24"/>
              </w:rPr>
              <w:t>人</w:t>
            </w:r>
          </w:p>
        </w:tc>
        <w:tc>
          <w:tcPr>
            <w:tcW w:w="1875" w:type="dxa"/>
            <w:gridSpan w:val="2"/>
            <w:vAlign w:val="center"/>
          </w:tcPr>
          <w:p>
            <w:pPr>
              <w:widowControl/>
              <w:spacing w:line="400" w:lineRule="exact"/>
              <w:jc w:val="center"/>
              <w:rPr>
                <w:rFonts w:ascii="宋体" w:hAnsi="宋体" w:cs="宋体"/>
                <w:b/>
                <w:color w:val="000000"/>
                <w:kern w:val="0"/>
                <w:sz w:val="24"/>
                <w:szCs w:val="24"/>
              </w:rPr>
            </w:pPr>
            <w:r>
              <w:rPr>
                <w:rFonts w:hint="eastAsia" w:ascii="宋体" w:hAnsi="宋体" w:cs="宋体"/>
                <w:b/>
                <w:color w:val="000000"/>
                <w:kern w:val="0"/>
                <w:sz w:val="24"/>
                <w:szCs w:val="24"/>
              </w:rPr>
              <w:t>实习单位名称</w:t>
            </w:r>
            <w:r>
              <w:rPr>
                <w:rStyle w:val="7"/>
                <w:rFonts w:hint="eastAsia" w:ascii="宋体" w:hAnsi="宋体" w:cs="宋体"/>
                <w:b/>
                <w:color w:val="000000"/>
                <w:kern w:val="0"/>
                <w:sz w:val="24"/>
                <w:szCs w:val="24"/>
              </w:rPr>
              <w:footnoteReference w:id="1"/>
            </w:r>
            <w:r>
              <w:rPr>
                <w:rFonts w:hint="eastAsia" w:ascii="宋体" w:hAnsi="宋体" w:cs="宋体"/>
                <w:b/>
                <w:color w:val="000000"/>
                <w:kern w:val="0"/>
                <w:sz w:val="24"/>
                <w:szCs w:val="24"/>
              </w:rPr>
              <w:t>（全称）</w:t>
            </w:r>
          </w:p>
        </w:tc>
        <w:tc>
          <w:tcPr>
            <w:tcW w:w="3450" w:type="dxa"/>
            <w:gridSpan w:val="2"/>
            <w:vAlign w:val="center"/>
          </w:tcPr>
          <w:p>
            <w:pPr>
              <w:widowControl/>
              <w:spacing w:line="400" w:lineRule="exact"/>
              <w:jc w:val="left"/>
              <w:rPr>
                <w:rFonts w:ascii="宋体" w:hAnsi="宋体" w:cs="宋体"/>
                <w:color w:val="000000"/>
                <w:kern w:val="0"/>
                <w:sz w:val="24"/>
                <w:szCs w:val="24"/>
              </w:rPr>
            </w:pPr>
            <w:r>
              <w:rPr>
                <w:rFonts w:hint="eastAsia" w:ascii="宋体" w:hAnsi="宋体" w:eastAsia="宋体"/>
                <w:sz w:val="24"/>
                <w:szCs w:val="24"/>
              </w:rPr>
              <w:t>（详见附件：合作协议）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2287" w:type="dxa"/>
            <w:gridSpan w:val="2"/>
            <w:vAlign w:val="center"/>
          </w:tcPr>
          <w:p>
            <w:pPr>
              <w:widowControl/>
              <w:spacing w:line="400" w:lineRule="exact"/>
              <w:jc w:val="left"/>
              <w:rPr>
                <w:rFonts w:ascii="宋体" w:hAnsi="宋体" w:cs="宋体"/>
                <w:b/>
                <w:color w:val="000000"/>
                <w:kern w:val="0"/>
                <w:sz w:val="24"/>
                <w:szCs w:val="24"/>
              </w:rPr>
            </w:pPr>
            <w:r>
              <w:rPr>
                <w:rFonts w:hint="eastAsia" w:ascii="宋体" w:hAnsi="宋体" w:cs="宋体"/>
                <w:b/>
                <w:color w:val="000000"/>
                <w:kern w:val="0"/>
                <w:sz w:val="24"/>
                <w:szCs w:val="24"/>
              </w:rPr>
              <w:t>实习起止时间</w:t>
            </w:r>
          </w:p>
        </w:tc>
        <w:tc>
          <w:tcPr>
            <w:tcW w:w="7403" w:type="dxa"/>
            <w:gridSpan w:val="6"/>
            <w:vAlign w:val="center"/>
          </w:tcPr>
          <w:p>
            <w:pPr>
              <w:widowControl/>
              <w:spacing w:line="400" w:lineRule="exact"/>
              <w:jc w:val="left"/>
              <w:rPr>
                <w:rFonts w:ascii="宋体" w:hAnsi="宋体" w:cs="宋体"/>
                <w:color w:val="000000"/>
                <w:kern w:val="0"/>
                <w:sz w:val="24"/>
                <w:szCs w:val="24"/>
              </w:rPr>
            </w:pP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1</w:t>
            </w:r>
            <w:r>
              <w:rPr>
                <w:rFonts w:hint="eastAsia" w:ascii="宋体" w:hAnsi="宋体" w:cs="宋体"/>
                <w:color w:val="000000"/>
                <w:kern w:val="0"/>
                <w:sz w:val="24"/>
                <w:szCs w:val="24"/>
              </w:rPr>
              <w:t>级：2</w:t>
            </w:r>
            <w:r>
              <w:rPr>
                <w:rFonts w:hint="eastAsia" w:ascii="宋体" w:hAnsi="宋体" w:cs="宋体"/>
                <w:color w:val="000000"/>
                <w:kern w:val="0"/>
                <w:sz w:val="24"/>
                <w:szCs w:val="24"/>
                <w:lang w:val="en-US" w:eastAsia="zh-CN"/>
              </w:rPr>
              <w:t>0</w:t>
            </w:r>
            <w:r>
              <w:rPr>
                <w:rFonts w:ascii="宋体" w:hAnsi="宋体" w:cs="宋体"/>
                <w:color w:val="000000"/>
                <w:kern w:val="0"/>
                <w:sz w:val="24"/>
                <w:szCs w:val="24"/>
              </w:rPr>
              <w:t>23</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10</w:t>
            </w:r>
            <w:r>
              <w:rPr>
                <w:rFonts w:hint="eastAsia" w:ascii="宋体" w:hAnsi="宋体" w:cs="宋体"/>
                <w:color w:val="000000"/>
                <w:kern w:val="0"/>
                <w:sz w:val="24"/>
                <w:szCs w:val="24"/>
              </w:rPr>
              <w:t>月至20</w:t>
            </w:r>
            <w:r>
              <w:rPr>
                <w:rFonts w:ascii="宋体" w:hAnsi="宋体" w:cs="宋体"/>
                <w:color w:val="000000"/>
                <w:kern w:val="0"/>
                <w:sz w:val="24"/>
                <w:szCs w:val="24"/>
              </w:rPr>
              <w:t>24</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月</w:t>
            </w:r>
          </w:p>
          <w:p>
            <w:pPr>
              <w:widowControl/>
              <w:spacing w:line="400" w:lineRule="exact"/>
              <w:jc w:val="left"/>
              <w:rPr>
                <w:rFonts w:ascii="宋体" w:hAnsi="宋体" w:cs="宋体"/>
                <w:color w:val="000000"/>
                <w:kern w:val="0"/>
                <w:sz w:val="24"/>
                <w:szCs w:val="24"/>
              </w:rPr>
            </w:pPr>
            <w:r>
              <w:rPr>
                <w:rFonts w:ascii="Segoe UI Symbol" w:hAnsi="Segoe UI Symbol" w:cs="Segoe UI Symbol"/>
                <w:color w:val="000000"/>
                <w:kern w:val="0"/>
                <w:sz w:val="24"/>
                <w:szCs w:val="24"/>
              </w:rPr>
              <w:t>☑</w:t>
            </w:r>
            <w:r>
              <w:rPr>
                <w:rFonts w:hint="eastAsia" w:ascii="宋体" w:hAnsi="宋体" w:cs="宋体"/>
                <w:color w:val="000000"/>
                <w:kern w:val="0"/>
                <w:sz w:val="24"/>
                <w:szCs w:val="24"/>
              </w:rPr>
              <w:t>202</w:t>
            </w:r>
            <w:r>
              <w:rPr>
                <w:rFonts w:ascii="宋体" w:hAnsi="宋体" w:cs="宋体"/>
                <w:color w:val="000000"/>
                <w:kern w:val="0"/>
                <w:sz w:val="24"/>
                <w:szCs w:val="24"/>
              </w:rPr>
              <w:t>2</w:t>
            </w:r>
            <w:r>
              <w:rPr>
                <w:rFonts w:hint="eastAsia" w:ascii="宋体" w:hAnsi="宋体" w:cs="宋体"/>
                <w:color w:val="000000"/>
                <w:kern w:val="0"/>
                <w:sz w:val="24"/>
                <w:szCs w:val="24"/>
              </w:rPr>
              <w:t>级：20</w:t>
            </w:r>
            <w:r>
              <w:rPr>
                <w:rFonts w:ascii="宋体" w:hAnsi="宋体" w:cs="宋体"/>
                <w:color w:val="000000"/>
                <w:kern w:val="0"/>
                <w:sz w:val="24"/>
                <w:szCs w:val="24"/>
              </w:rPr>
              <w:t>24</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10</w:t>
            </w:r>
            <w:r>
              <w:rPr>
                <w:rFonts w:hint="eastAsia" w:ascii="宋体" w:hAnsi="宋体" w:cs="宋体"/>
                <w:color w:val="000000"/>
                <w:kern w:val="0"/>
                <w:sz w:val="24"/>
                <w:szCs w:val="24"/>
              </w:rPr>
              <w:t>月至20</w:t>
            </w:r>
            <w:r>
              <w:rPr>
                <w:rFonts w:ascii="宋体" w:hAnsi="宋体" w:cs="宋体"/>
                <w:color w:val="000000"/>
                <w:kern w:val="0"/>
                <w:sz w:val="24"/>
                <w:szCs w:val="24"/>
              </w:rPr>
              <w:t>25</w:t>
            </w:r>
            <w:r>
              <w:rPr>
                <w:rFonts w:hint="eastAsia" w:ascii="宋体" w:hAnsi="宋体" w:cs="宋体"/>
                <w:color w:val="000000"/>
                <w:kern w:val="0"/>
                <w:sz w:val="24"/>
                <w:szCs w:val="24"/>
              </w:rPr>
              <w:t>年</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287" w:type="dxa"/>
            <w:gridSpan w:val="2"/>
            <w:vMerge w:val="continue"/>
            <w:tcBorders>
              <w:top w:val="single" w:color="auto" w:sz="4" w:space="0"/>
            </w:tcBorders>
            <w:vAlign w:val="center"/>
          </w:tcPr>
          <w:p>
            <w:pPr>
              <w:widowControl/>
              <w:spacing w:line="400" w:lineRule="exact"/>
              <w:jc w:val="left"/>
              <w:rPr>
                <w:rFonts w:ascii="宋体" w:hAnsi="宋体" w:cs="宋体"/>
                <w:b/>
                <w:color w:val="000000"/>
                <w:kern w:val="0"/>
                <w:sz w:val="24"/>
                <w:szCs w:val="24"/>
              </w:rPr>
            </w:pPr>
          </w:p>
        </w:tc>
        <w:tc>
          <w:tcPr>
            <w:tcW w:w="2078" w:type="dxa"/>
            <w:gridSpan w:val="2"/>
            <w:tcBorders>
              <w:top w:val="single" w:color="auto" w:sz="4" w:space="0"/>
            </w:tcBorders>
            <w:vAlign w:val="center"/>
          </w:tcPr>
          <w:p>
            <w:pPr>
              <w:widowControl/>
              <w:spacing w:line="400" w:lineRule="exact"/>
              <w:jc w:val="left"/>
              <w:rPr>
                <w:rFonts w:ascii="宋体" w:hAnsi="宋体" w:cs="宋体"/>
                <w:color w:val="000000"/>
                <w:kern w:val="0"/>
                <w:sz w:val="24"/>
                <w:szCs w:val="24"/>
              </w:rPr>
            </w:pPr>
            <w:r>
              <w:rPr>
                <w:rFonts w:ascii="Segoe UI Symbol" w:hAnsi="Segoe UI Symbol" w:cs="Segoe UI Symbol"/>
                <w:color w:val="000000"/>
                <w:kern w:val="0"/>
                <w:sz w:val="24"/>
                <w:szCs w:val="24"/>
              </w:rPr>
              <w:t>☑</w:t>
            </w:r>
            <w:r>
              <w:rPr>
                <w:rFonts w:hint="eastAsia" w:ascii="宋体" w:hAnsi="宋体" w:cs="宋体"/>
                <w:color w:val="000000"/>
                <w:kern w:val="0"/>
                <w:sz w:val="24"/>
                <w:szCs w:val="24"/>
                <w:lang w:eastAsia="zh-Hans"/>
              </w:rPr>
              <w:t>岗位</w:t>
            </w:r>
            <w:r>
              <w:rPr>
                <w:rFonts w:hint="eastAsia" w:ascii="宋体" w:hAnsi="宋体" w:cs="宋体"/>
                <w:color w:val="000000"/>
                <w:kern w:val="0"/>
                <w:sz w:val="24"/>
                <w:szCs w:val="24"/>
              </w:rPr>
              <w:t>实习</w:t>
            </w:r>
          </w:p>
        </w:tc>
        <w:tc>
          <w:tcPr>
            <w:tcW w:w="5325" w:type="dxa"/>
            <w:gridSpan w:val="4"/>
            <w:tcBorders>
              <w:top w:val="single" w:color="auto" w:sz="4" w:space="0"/>
            </w:tcBorders>
            <w:vAlign w:val="center"/>
          </w:tcPr>
          <w:p>
            <w:pPr>
              <w:widowControl/>
              <w:spacing w:line="400" w:lineRule="exact"/>
              <w:jc w:val="left"/>
              <w:rPr>
                <w:rFonts w:ascii="宋体" w:hAnsi="宋体" w:cs="宋体"/>
                <w:color w:val="000000"/>
                <w:kern w:val="0"/>
                <w:sz w:val="24"/>
                <w:szCs w:val="24"/>
              </w:rPr>
            </w:pPr>
            <w:r>
              <w:rPr>
                <w:rFonts w:hint="eastAsia" w:ascii="宋体" w:hAnsi="宋体" w:cs="宋体"/>
                <w:color w:val="000000"/>
                <w:kern w:val="0"/>
                <w:sz w:val="24"/>
                <w:szCs w:val="24"/>
              </w:rPr>
              <w:t>1.□突破《规定》第十</w:t>
            </w:r>
            <w:r>
              <w:rPr>
                <w:rFonts w:hint="eastAsia" w:ascii="宋体" w:hAnsi="宋体" w:cs="宋体"/>
                <w:color w:val="000000"/>
                <w:kern w:val="0"/>
                <w:sz w:val="24"/>
                <w:szCs w:val="24"/>
                <w:lang w:eastAsia="zh-Hans"/>
              </w:rPr>
              <w:t>二</w:t>
            </w:r>
            <w:r>
              <w:rPr>
                <w:rFonts w:hint="eastAsia" w:ascii="宋体" w:hAnsi="宋体" w:cs="宋体"/>
                <w:color w:val="000000"/>
                <w:kern w:val="0"/>
                <w:sz w:val="24"/>
                <w:szCs w:val="24"/>
              </w:rPr>
              <w:t>条要求，即</w:t>
            </w:r>
            <w:r>
              <w:rPr>
                <w:rFonts w:hint="eastAsia" w:ascii="宋体" w:hAnsi="宋体" w:cs="宋体"/>
                <w:color w:val="000000"/>
                <w:kern w:val="0"/>
                <w:sz w:val="24"/>
                <w:szCs w:val="24"/>
                <w:lang w:eastAsia="zh-Hans"/>
              </w:rPr>
              <w:t>岗位</w:t>
            </w:r>
            <w:r>
              <w:rPr>
                <w:rFonts w:hint="eastAsia" w:ascii="宋体" w:hAnsi="宋体" w:cs="宋体"/>
                <w:color w:val="000000"/>
                <w:kern w:val="0"/>
                <w:sz w:val="24"/>
                <w:szCs w:val="24"/>
              </w:rPr>
              <w:t>实习时间超过6个月；</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2.突破《规定》第十</w:t>
            </w:r>
            <w:r>
              <w:rPr>
                <w:rFonts w:hint="eastAsia" w:ascii="宋体" w:hAnsi="宋体" w:cs="宋体"/>
                <w:color w:val="000000"/>
                <w:kern w:val="0"/>
                <w:sz w:val="24"/>
                <w:szCs w:val="24"/>
                <w:lang w:eastAsia="zh-Hans"/>
              </w:rPr>
              <w:t>七</w:t>
            </w:r>
            <w:r>
              <w:rPr>
                <w:rFonts w:hint="eastAsia" w:ascii="宋体" w:hAnsi="宋体" w:cs="宋体"/>
                <w:color w:val="000000"/>
                <w:kern w:val="0"/>
                <w:sz w:val="24"/>
                <w:szCs w:val="24"/>
              </w:rPr>
              <w:t>条要求：</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 xml:space="preserve">  □安排学生从事高空、井下、放射性、有毒、易燃易爆，以及其他具有较高安全风险的实习；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 xml:space="preserve">  </w:t>
            </w:r>
            <w:r>
              <w:rPr>
                <w:rFonts w:ascii="Segoe UI Symbol" w:hAnsi="Segoe UI Symbol" w:cs="Segoe UI Symbol"/>
                <w:color w:val="000000"/>
                <w:kern w:val="0"/>
                <w:sz w:val="24"/>
                <w:szCs w:val="24"/>
              </w:rPr>
              <w:t>☑</w:t>
            </w:r>
            <w:r>
              <w:rPr>
                <w:rFonts w:hint="eastAsia" w:ascii="宋体" w:hAnsi="宋体" w:cs="宋体"/>
                <w:color w:val="000000"/>
                <w:kern w:val="0"/>
                <w:sz w:val="24"/>
                <w:szCs w:val="24"/>
              </w:rPr>
              <w:t>安排学生在</w:t>
            </w:r>
            <w:r>
              <w:rPr>
                <w:rFonts w:hint="eastAsia" w:ascii="宋体" w:hAnsi="宋体" w:cs="宋体"/>
                <w:color w:val="000000"/>
                <w:kern w:val="0"/>
                <w:sz w:val="24"/>
                <w:szCs w:val="24"/>
                <w:lang w:eastAsia="zh-Hans"/>
              </w:rPr>
              <w:t>休息日、</w:t>
            </w:r>
            <w:r>
              <w:rPr>
                <w:rFonts w:hint="eastAsia" w:ascii="宋体" w:hAnsi="宋体" w:cs="宋体"/>
                <w:color w:val="000000"/>
                <w:kern w:val="0"/>
                <w:sz w:val="24"/>
                <w:szCs w:val="24"/>
              </w:rPr>
              <w:t>法定节假日实习；</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 xml:space="preserve"> </w:t>
            </w:r>
            <w:r>
              <w:rPr>
                <w:rFonts w:ascii="宋体" w:hAnsi="宋体" w:cs="宋体"/>
                <w:color w:val="000000"/>
                <w:kern w:val="0"/>
                <w:sz w:val="24"/>
                <w:szCs w:val="24"/>
              </w:rPr>
              <w:t xml:space="preserve"> </w:t>
            </w:r>
            <w:r>
              <w:rPr>
                <w:rFonts w:ascii="Segoe UI Symbol" w:hAnsi="Segoe UI Symbol" w:cs="Segoe UI Symbol"/>
                <w:color w:val="000000"/>
                <w:kern w:val="0"/>
                <w:sz w:val="24"/>
                <w:szCs w:val="24"/>
              </w:rPr>
              <w:t>☑</w:t>
            </w:r>
            <w:r>
              <w:rPr>
                <w:rFonts w:hint="eastAsia" w:ascii="宋体" w:hAnsi="宋体" w:cs="宋体"/>
                <w:color w:val="000000"/>
                <w:kern w:val="0"/>
                <w:sz w:val="24"/>
                <w:szCs w:val="24"/>
              </w:rPr>
              <w:t>安排学生加班和</w:t>
            </w:r>
            <w:r>
              <w:rPr>
                <w:rFonts w:hint="eastAsia" w:ascii="宋体" w:hAnsi="宋体" w:cs="宋体"/>
                <w:color w:val="000000"/>
                <w:kern w:val="0"/>
                <w:sz w:val="24"/>
                <w:szCs w:val="24"/>
                <w:lang w:eastAsia="zh-Hans"/>
              </w:rPr>
              <w:t>上</w:t>
            </w:r>
            <w:r>
              <w:rPr>
                <w:rFonts w:hint="eastAsia" w:ascii="宋体" w:hAnsi="宋体" w:cs="宋体"/>
                <w:color w:val="000000"/>
                <w:kern w:val="0"/>
                <w:sz w:val="24"/>
                <w:szCs w:val="24"/>
              </w:rPr>
              <w:t>夜班。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0" w:hRule="atLeast"/>
          <w:jc w:val="center"/>
        </w:trPr>
        <w:tc>
          <w:tcPr>
            <w:tcW w:w="9690" w:type="dxa"/>
            <w:gridSpan w:val="8"/>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依据（一般包括：国家和省相关行业规定、校企合作协议，不超过500字）</w:t>
            </w:r>
            <w:r>
              <w:rPr>
                <w:rStyle w:val="7"/>
                <w:rFonts w:hint="eastAsia" w:ascii="宋体" w:hAnsi="宋体" w:cs="宋体"/>
                <w:b/>
                <w:color w:val="000000"/>
                <w:kern w:val="0"/>
                <w:sz w:val="24"/>
                <w:szCs w:val="24"/>
              </w:rPr>
              <w:footnoteReference w:id="2"/>
            </w:r>
            <w:r>
              <w:rPr>
                <w:rFonts w:hint="eastAsia" w:ascii="宋体" w:hAnsi="宋体" w:cs="宋体"/>
                <w:b/>
                <w:color w:val="000000"/>
                <w:kern w:val="0"/>
                <w:sz w:val="24"/>
                <w:szCs w:val="24"/>
              </w:rPr>
              <w:t>：</w:t>
            </w:r>
          </w:p>
          <w:p>
            <w:pPr>
              <w:pStyle w:val="12"/>
              <w:shd w:val="clear" w:color="auto" w:fill="auto"/>
              <w:spacing w:line="360" w:lineRule="auto"/>
              <w:ind w:firstLine="480" w:firstLineChars="200"/>
              <w:rPr>
                <w:b w:val="0"/>
                <w:sz w:val="24"/>
                <w:szCs w:val="24"/>
              </w:rPr>
            </w:pPr>
            <w:r>
              <w:rPr>
                <w:rFonts w:hint="eastAsia"/>
                <w:b w:val="0"/>
                <w:sz w:val="24"/>
                <w:szCs w:val="24"/>
              </w:rPr>
              <w:t>1．突破《规定》第十七条要求：安排学生在法定节假日实习和安排学生加班和夜班：</w:t>
            </w:r>
          </w:p>
          <w:p>
            <w:pPr>
              <w:widowControl/>
              <w:jc w:val="left"/>
              <w:rPr>
                <w:rFonts w:ascii="宋体" w:hAnsi="宋体" w:cs="宋体"/>
                <w:b/>
                <w:color w:val="000000"/>
                <w:kern w:val="0"/>
                <w:sz w:val="24"/>
                <w:szCs w:val="24"/>
                <w:vertAlign w:val="superscript"/>
              </w:rPr>
            </w:pPr>
            <w:r>
              <w:rPr>
                <w:rFonts w:hint="eastAsia" w:ascii="宋体" w:hAnsi="宋体" w:cs="宋体"/>
                <w:sz w:val="24"/>
                <w:szCs w:val="24"/>
              </w:rPr>
              <w:t>由于中药材生产与加工专业毕业生就业岗位与人民的健康和生命安全密切相关，要求学生有更熟练的实际工作技能，中药材生产与加工专业实习形式为岗位实习和师徒带教式实习，由于中药学工作特别是医院药房工作性质的特殊性，需要与带教师傅一起值班学习，因此要突破“规定”中的工作岗位和工作时间“三不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2" w:hRule="atLeast"/>
          <w:jc w:val="center"/>
        </w:trPr>
        <w:tc>
          <w:tcPr>
            <w:tcW w:w="9690" w:type="dxa"/>
            <w:gridSpan w:val="8"/>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理由（字数不超过1000字）：</w:t>
            </w:r>
          </w:p>
          <w:p>
            <w:pPr>
              <w:spacing w:line="360" w:lineRule="auto"/>
              <w:ind w:firstLine="480" w:firstLineChars="200"/>
              <w:rPr>
                <w:rFonts w:ascii="宋体" w:hAnsi="宋体" w:cs="宋体"/>
                <w:sz w:val="24"/>
                <w:szCs w:val="24"/>
              </w:rPr>
            </w:pPr>
            <w:r>
              <w:rPr>
                <w:rFonts w:hint="eastAsia" w:ascii="宋体" w:hAnsi="宋体" w:cs="宋体"/>
                <w:sz w:val="24"/>
                <w:szCs w:val="24"/>
              </w:rPr>
              <w:t>一、按照教育部职业与成人教育司编写的“高等职业学校专业教学标准”（试行）（医药卫生类）高等职业学校中药材生产与加工专业教学标准要求：</w:t>
            </w:r>
          </w:p>
          <w:p>
            <w:pPr>
              <w:spacing w:line="360" w:lineRule="auto"/>
              <w:ind w:firstLine="480" w:firstLineChars="200"/>
              <w:rPr>
                <w:rFonts w:ascii="宋体" w:hAnsi="宋体" w:cs="宋体"/>
                <w:sz w:val="24"/>
                <w:szCs w:val="24"/>
              </w:rPr>
            </w:pPr>
            <w:r>
              <w:rPr>
                <w:rFonts w:hint="eastAsia" w:ascii="宋体" w:hAnsi="宋体" w:cs="宋体"/>
                <w:sz w:val="24"/>
                <w:szCs w:val="24"/>
              </w:rPr>
              <w:t>1、培养总体目标：</w:t>
            </w:r>
            <w:r>
              <w:rPr>
                <w:rFonts w:ascii="宋体" w:hAnsi="宋体" w:cs="宋体"/>
                <w:sz w:val="24"/>
                <w:szCs w:val="24"/>
              </w:rPr>
              <w:t xml:space="preserve"> </w:t>
            </w:r>
            <w:r>
              <w:rPr>
                <w:rFonts w:hint="eastAsia" w:ascii="宋体" w:hAnsi="宋体" w:cs="宋体"/>
                <w:sz w:val="24"/>
                <w:szCs w:val="24"/>
              </w:rPr>
              <w:t>本专业培养理想信念坚定，德、智、体、美、劳全面发展，具有一定的科学文化水平，良好的人文素养、职业道德和创新意识，精益求精的工匠精神，较强的就业能力和可持续发展的能力，掌握本专业知识和技术技能，面向医药制造行业的中药材种植员、中药炮制工等职业群，能够从事中药材种植、采收、加工、炮制、经营等工作的高素质技术技能人才。</w:t>
            </w:r>
          </w:p>
          <w:p>
            <w:pPr>
              <w:spacing w:line="360" w:lineRule="auto"/>
              <w:ind w:firstLine="480" w:firstLineChars="200"/>
              <w:rPr>
                <w:rFonts w:ascii="宋体" w:hAnsi="宋体" w:cs="宋体"/>
                <w:sz w:val="24"/>
                <w:szCs w:val="24"/>
              </w:rPr>
            </w:pPr>
            <w:r>
              <w:rPr>
                <w:rFonts w:hint="eastAsia" w:ascii="宋体" w:hAnsi="宋体" w:cs="宋体"/>
                <w:sz w:val="24"/>
                <w:szCs w:val="24"/>
              </w:rPr>
              <w:t>2、就业面向：毕业生的就业主要职业岗位群：中药材生产、中药材及中药饮片加工、中药制剂生产岗位、药品营销岗位、中药质量检验岗位。</w:t>
            </w:r>
          </w:p>
          <w:p>
            <w:pPr>
              <w:spacing w:line="360" w:lineRule="auto"/>
              <w:ind w:firstLine="480" w:firstLineChars="200"/>
              <w:rPr>
                <w:rFonts w:ascii="宋体" w:hAnsi="宋体" w:cs="宋体"/>
                <w:sz w:val="24"/>
                <w:szCs w:val="24"/>
              </w:rPr>
            </w:pPr>
            <w:r>
              <w:rPr>
                <w:rFonts w:hint="eastAsia" w:ascii="宋体" w:hAnsi="宋体" w:cs="宋体"/>
                <w:sz w:val="24"/>
                <w:szCs w:val="24"/>
              </w:rPr>
              <w:t>3、实践教学体系：</w:t>
            </w:r>
          </w:p>
          <w:p>
            <w:pPr>
              <w:spacing w:line="360" w:lineRule="auto"/>
              <w:ind w:firstLine="480" w:firstLineChars="200"/>
              <w:rPr>
                <w:rFonts w:ascii="宋体" w:hAnsi="宋体" w:cs="宋体"/>
                <w:sz w:val="24"/>
                <w:szCs w:val="24"/>
              </w:rPr>
            </w:pPr>
            <w:r>
              <w:rPr>
                <w:rFonts w:hint="eastAsia" w:ascii="宋体" w:hAnsi="宋体" w:cs="宋体"/>
                <w:sz w:val="24"/>
                <w:szCs w:val="24"/>
              </w:rPr>
              <w:t>实践教学体系的构建以能力为重点、以职业岗位需求为主线，设立了基础实验平台、专业单项技能训练、综合实训及岗位实习平台，加强实践教学在教学计划中所占的比例（超过50%），满足职业技能需要。《标准》规定中药材生产与加工专业学生毕业实习的实训要求是在医疗机构、制药企业生产岗位进行轮岗岗位，通过岗位全面培养学生的职业素质与工作能力。</w:t>
            </w:r>
          </w:p>
          <w:p>
            <w:pPr>
              <w:spacing w:line="360" w:lineRule="auto"/>
              <w:ind w:firstLine="480" w:firstLineChars="200"/>
              <w:rPr>
                <w:rFonts w:ascii="宋体" w:hAnsi="宋体" w:cs="宋体"/>
                <w:sz w:val="24"/>
                <w:szCs w:val="24"/>
              </w:rPr>
            </w:pPr>
            <w:r>
              <w:rPr>
                <w:rFonts w:hint="eastAsia" w:ascii="宋体" w:hAnsi="宋体" w:cs="宋体"/>
                <w:sz w:val="24"/>
                <w:szCs w:val="24"/>
              </w:rPr>
              <w:t>二、根据中药材生产与加工专业毕业生就业方向及工作性质：</w:t>
            </w:r>
          </w:p>
          <w:p>
            <w:pPr>
              <w:spacing w:line="360" w:lineRule="auto"/>
              <w:ind w:firstLine="480" w:firstLineChars="200"/>
              <w:rPr>
                <w:rFonts w:ascii="宋体" w:hAnsi="宋体" w:cs="宋体"/>
                <w:sz w:val="24"/>
                <w:szCs w:val="24"/>
              </w:rPr>
            </w:pPr>
            <w:r>
              <w:rPr>
                <w:rFonts w:hint="eastAsia" w:ascii="宋体" w:hAnsi="宋体" w:cs="宋体"/>
                <w:sz w:val="24"/>
                <w:szCs w:val="24"/>
              </w:rPr>
              <w:t>中药材生产与加工专业学生毕业后在中药材生产与加工企业从事中药材种植、炮制加工、制剂生产与中药采购工作；各级药品检验单位从事中药检验工作；制药企业从事药品生产、药品成品检验（质量控制、质量保证）、药品销售等工作；医药公司及零售药店从事药品采购、药品及医疗器械营销工作。</w:t>
            </w:r>
          </w:p>
          <w:p>
            <w:pPr>
              <w:spacing w:line="360" w:lineRule="auto"/>
              <w:ind w:firstLine="480" w:firstLineChars="200"/>
              <w:rPr>
                <w:rFonts w:ascii="宋体" w:hAnsi="宋体" w:cs="宋体"/>
                <w:sz w:val="24"/>
                <w:szCs w:val="24"/>
              </w:rPr>
            </w:pPr>
            <w:r>
              <w:rPr>
                <w:rFonts w:hint="eastAsia" w:ascii="宋体" w:hAnsi="宋体" w:cs="宋体"/>
                <w:sz w:val="24"/>
                <w:szCs w:val="24"/>
              </w:rPr>
              <w:t>由于中药材生产与加工专业毕业生就业岗位与工作岗位人民的健康和生命安全密切相关，要求学生有更熟练的实际工作技能</w:t>
            </w:r>
            <w:r>
              <w:rPr>
                <w:rFonts w:hint="eastAsia" w:ascii="宋体" w:hAnsi="宋体" w:cs="宋体"/>
                <w:sz w:val="24"/>
                <w:szCs w:val="24"/>
                <w:lang w:eastAsia="zh-CN"/>
              </w:rPr>
              <w:t>。</w:t>
            </w:r>
            <w:r>
              <w:rPr>
                <w:rFonts w:hint="eastAsia" w:ascii="宋体" w:hAnsi="宋体" w:cs="宋体"/>
                <w:sz w:val="24"/>
                <w:szCs w:val="24"/>
              </w:rPr>
              <w:t>我院</w:t>
            </w:r>
            <w:r>
              <w:rPr>
                <w:rFonts w:hint="eastAsia" w:ascii="Segoe UI Symbol" w:hAnsi="Segoe UI Symbol" w:cs="Segoe UI Symbol"/>
                <w:color w:val="000000"/>
                <w:kern w:val="0"/>
                <w:sz w:val="24"/>
                <w:szCs w:val="24"/>
              </w:rPr>
              <w:t>2</w:t>
            </w:r>
            <w:r>
              <w:rPr>
                <w:rFonts w:ascii="Segoe UI Symbol" w:hAnsi="Segoe UI Symbol" w:cs="Segoe UI Symbol"/>
                <w:color w:val="000000"/>
                <w:kern w:val="0"/>
                <w:sz w:val="24"/>
                <w:szCs w:val="24"/>
              </w:rPr>
              <w:t>021</w:t>
            </w:r>
            <w:r>
              <w:rPr>
                <w:rFonts w:hint="eastAsia" w:ascii="Segoe UI Symbol" w:hAnsi="Segoe UI Symbol" w:cs="Segoe UI Symbol"/>
                <w:color w:val="000000"/>
                <w:kern w:val="0"/>
                <w:sz w:val="24"/>
                <w:szCs w:val="24"/>
              </w:rPr>
              <w:t>级与2</w:t>
            </w:r>
            <w:r>
              <w:rPr>
                <w:rFonts w:ascii="Segoe UI Symbol" w:hAnsi="Segoe UI Symbol" w:cs="Segoe UI Symbol"/>
                <w:color w:val="000000"/>
                <w:kern w:val="0"/>
                <w:sz w:val="24"/>
                <w:szCs w:val="24"/>
              </w:rPr>
              <w:t>022</w:t>
            </w:r>
            <w:r>
              <w:rPr>
                <w:rFonts w:hint="eastAsia" w:ascii="宋体" w:hAnsi="宋体" w:cs="宋体"/>
                <w:sz w:val="24"/>
                <w:szCs w:val="24"/>
              </w:rPr>
              <w:t>级中药材生产与加工专业的实习形式为分配到大型医药</w:t>
            </w:r>
            <w:r>
              <w:rPr>
                <w:rFonts w:hint="eastAsia" w:ascii="宋体" w:hAnsi="宋体" w:cs="宋体"/>
                <w:sz w:val="24"/>
                <w:szCs w:val="24"/>
                <w:lang w:val="en-US" w:eastAsia="zh-CN"/>
              </w:rPr>
              <w:t>企业</w:t>
            </w:r>
            <w:r>
              <w:rPr>
                <w:rFonts w:hint="eastAsia" w:ascii="宋体" w:hAnsi="宋体" w:cs="宋体"/>
                <w:sz w:val="24"/>
                <w:szCs w:val="24"/>
              </w:rPr>
              <w:t>、药厂</w:t>
            </w:r>
            <w:r>
              <w:rPr>
                <w:rFonts w:hint="eastAsia" w:ascii="宋体" w:hAnsi="宋体" w:cs="宋体"/>
                <w:sz w:val="24"/>
                <w:szCs w:val="24"/>
                <w:lang w:eastAsia="zh-CN"/>
              </w:rPr>
              <w:t>、</w:t>
            </w:r>
            <w:r>
              <w:rPr>
                <w:rFonts w:hint="eastAsia" w:ascii="宋体" w:hAnsi="宋体" w:cs="宋体"/>
                <w:sz w:val="24"/>
                <w:szCs w:val="24"/>
                <w:lang w:val="en-US" w:eastAsia="zh-CN"/>
              </w:rPr>
              <w:t>种植基地、饮片加工基地等单位的技术</w:t>
            </w:r>
            <w:r>
              <w:rPr>
                <w:rFonts w:hint="eastAsia" w:ascii="宋体" w:hAnsi="宋体" w:cs="宋体"/>
                <w:sz w:val="24"/>
                <w:szCs w:val="24"/>
              </w:rPr>
              <w:t>岗位实习和符合实习教学医院的跟岗实习，由于</w:t>
            </w:r>
            <w:r>
              <w:rPr>
                <w:rFonts w:hint="eastAsia" w:ascii="宋体" w:hAnsi="宋体" w:cs="宋体"/>
                <w:sz w:val="24"/>
                <w:szCs w:val="24"/>
                <w:lang w:val="en-US" w:eastAsia="zh-CN"/>
              </w:rPr>
              <w:t>此类</w:t>
            </w:r>
            <w:r>
              <w:rPr>
                <w:rFonts w:hint="eastAsia" w:ascii="宋体" w:hAnsi="宋体" w:cs="宋体"/>
                <w:sz w:val="24"/>
                <w:szCs w:val="24"/>
              </w:rPr>
              <w:t>工作特别是医院药房工作性质的特殊性，需要与带教师傅一起值班学习，因此要突破“规定”中的工作岗位和工作时间“三不得”要求。</w:t>
            </w:r>
          </w:p>
          <w:p>
            <w:pPr>
              <w:widowControl/>
              <w:jc w:val="left"/>
              <w:rPr>
                <w:rFonts w:ascii="宋体" w:hAnsi="宋体" w:cs="宋体"/>
                <w:b/>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9690" w:type="dxa"/>
            <w:gridSpan w:val="8"/>
          </w:tcPr>
          <w:p>
            <w:pPr>
              <w:widowControl/>
              <w:jc w:val="left"/>
              <w:rPr>
                <w:rFonts w:ascii="宋体" w:hAnsi="宋体" w:cs="宋体"/>
                <w:sz w:val="24"/>
                <w:szCs w:val="24"/>
              </w:rPr>
            </w:pPr>
            <w:r>
              <w:rPr>
                <w:rFonts w:hint="eastAsia" w:ascii="宋体" w:hAnsi="宋体" w:cs="宋体"/>
                <w:sz w:val="24"/>
                <w:szCs w:val="24"/>
              </w:rPr>
              <w:t>专家论证意见：</w:t>
            </w:r>
          </w:p>
          <w:p>
            <w:pPr>
              <w:widowControl/>
              <w:jc w:val="left"/>
              <w:rPr>
                <w:rFonts w:ascii="宋体" w:hAnsi="宋体" w:cs="宋体"/>
                <w:sz w:val="24"/>
                <w:szCs w:val="24"/>
              </w:rPr>
            </w:pPr>
          </w:p>
          <w:p>
            <w:pPr>
              <w:spacing w:line="360" w:lineRule="auto"/>
              <w:ind w:firstLine="480" w:firstLineChars="200"/>
              <w:rPr>
                <w:rFonts w:ascii="宋体" w:hAnsi="宋体" w:cs="宋体"/>
                <w:sz w:val="24"/>
                <w:szCs w:val="24"/>
              </w:rPr>
            </w:pPr>
            <w:r>
              <w:rPr>
                <w:rFonts w:hint="eastAsia" w:ascii="宋体" w:hAnsi="宋体" w:cs="宋体"/>
                <w:sz w:val="24"/>
                <w:szCs w:val="24"/>
              </w:rPr>
              <w:t>经由广东茂名健康职业学院与行业企业组成专家组，对2</w:t>
            </w:r>
            <w:r>
              <w:rPr>
                <w:rFonts w:ascii="宋体" w:hAnsi="宋体" w:cs="宋体"/>
                <w:sz w:val="24"/>
                <w:szCs w:val="24"/>
              </w:rPr>
              <w:t>021</w:t>
            </w:r>
            <w:r>
              <w:rPr>
                <w:rFonts w:hint="eastAsia" w:ascii="宋体" w:hAnsi="宋体" w:cs="宋体"/>
                <w:sz w:val="24"/>
                <w:szCs w:val="24"/>
              </w:rPr>
              <w:t>级与2</w:t>
            </w:r>
            <w:r>
              <w:rPr>
                <w:rFonts w:ascii="宋体" w:hAnsi="宋体" w:cs="宋体"/>
                <w:sz w:val="24"/>
                <w:szCs w:val="24"/>
              </w:rPr>
              <w:t>022</w:t>
            </w:r>
            <w:r>
              <w:rPr>
                <w:rFonts w:hint="eastAsia" w:ascii="宋体" w:hAnsi="宋体" w:cs="宋体"/>
                <w:sz w:val="24"/>
                <w:szCs w:val="24"/>
              </w:rPr>
              <w:t>级中药材生产与加工专业毕业实习分配方案、实习情况论证报告进行论证，2</w:t>
            </w:r>
            <w:r>
              <w:rPr>
                <w:rFonts w:ascii="宋体" w:hAnsi="宋体" w:cs="宋体"/>
                <w:sz w:val="24"/>
                <w:szCs w:val="24"/>
              </w:rPr>
              <w:t>021</w:t>
            </w:r>
            <w:r>
              <w:rPr>
                <w:rFonts w:hint="eastAsia" w:ascii="宋体" w:hAnsi="宋体" w:cs="宋体"/>
                <w:sz w:val="24"/>
                <w:szCs w:val="24"/>
              </w:rPr>
              <w:t>级与2</w:t>
            </w:r>
            <w:r>
              <w:rPr>
                <w:rFonts w:ascii="宋体" w:hAnsi="宋体" w:cs="宋体"/>
                <w:sz w:val="24"/>
                <w:szCs w:val="24"/>
              </w:rPr>
              <w:t>022</w:t>
            </w:r>
            <w:r>
              <w:rPr>
                <w:rFonts w:hint="eastAsia" w:ascii="宋体" w:hAnsi="宋体" w:cs="宋体"/>
                <w:sz w:val="24"/>
                <w:szCs w:val="24"/>
              </w:rPr>
              <w:t>级中药材生产与加工专业毕业实习实习期间要与实习单位带教老师一起带教学习，突破《规定》的第十七条“不得安排学生在法定节假日实习和安排学生加班和夜班”的要求。</w:t>
            </w:r>
          </w:p>
          <w:p>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 专家组一致认为：广东茂名健康职业学院中药材生产与加工专业毕业实习安排有据可依，实习期间安排学生与带教老师节假日和加班值夜班是符合中药材生产与加工专业工种有关规定的。</w:t>
            </w:r>
          </w:p>
          <w:p>
            <w:pPr>
              <w:widowControl/>
              <w:ind w:firstLine="0" w:firstLineChars="0"/>
              <w:jc w:val="left"/>
              <w:rPr>
                <w:ins w:id="0" w:author="萍水相逢" w:date="2022-07-14T22:17:14Z"/>
                <w:rFonts w:hint="eastAsia" w:ascii="宋体" w:hAnsi="宋体" w:cs="宋体"/>
                <w:color w:val="000000"/>
                <w:kern w:val="0"/>
                <w:sz w:val="24"/>
                <w:szCs w:val="24"/>
              </w:rPr>
            </w:pPr>
          </w:p>
          <w:p>
            <w:pPr>
              <w:widowControl/>
              <w:ind w:firstLine="4800" w:firstLineChars="2000"/>
              <w:jc w:val="left"/>
              <w:rPr>
                <w:rFonts w:ascii="宋体" w:hAnsi="宋体" w:cs="宋体"/>
                <w:color w:val="000000"/>
                <w:kern w:val="0"/>
                <w:sz w:val="24"/>
                <w:szCs w:val="24"/>
              </w:rPr>
            </w:pPr>
            <w:r>
              <w:rPr>
                <w:rFonts w:hint="eastAsia" w:ascii="宋体" w:hAnsi="宋体" w:cs="宋体"/>
                <w:color w:val="000000"/>
                <w:kern w:val="0"/>
                <w:sz w:val="24"/>
                <w:szCs w:val="24"/>
              </w:rPr>
              <w:t>专家组长</w:t>
            </w:r>
            <w:r>
              <w:rPr>
                <w:rFonts w:hint="eastAsia" w:ascii="宋体" w:hAnsi="宋体" w:cs="宋体"/>
                <w:color w:val="000000"/>
                <w:kern w:val="0"/>
                <w:sz w:val="24"/>
                <w:szCs w:val="24"/>
                <w:lang w:val="en-US" w:eastAsia="zh-CN"/>
              </w:rPr>
              <w:t>(签名)</w:t>
            </w:r>
            <w:r>
              <w:rPr>
                <w:rFonts w:hint="eastAsia" w:ascii="宋体" w:hAnsi="宋体" w:cs="宋体"/>
                <w:color w:val="000000"/>
                <w:kern w:val="0"/>
                <w:sz w:val="24"/>
                <w:szCs w:val="24"/>
              </w:rPr>
              <w:t>：</w:t>
            </w:r>
          </w:p>
          <w:p>
            <w:pPr>
              <w:widowControl/>
              <w:wordWrap w:val="0"/>
              <w:ind w:right="480" w:firstLine="6720" w:firstLineChars="2800"/>
              <w:rPr>
                <w:rFonts w:ascii="宋体" w:hAnsi="宋体" w:cs="宋体"/>
                <w:color w:val="000000"/>
                <w:kern w:val="0"/>
                <w:sz w:val="24"/>
                <w:szCs w:val="24"/>
              </w:rPr>
            </w:pPr>
            <w:r>
              <w:rPr>
                <w:rFonts w:ascii="宋体" w:hAnsi="宋体" w:cs="宋体"/>
                <w:color w:val="000000"/>
                <w:kern w:val="0"/>
                <w:sz w:val="24"/>
                <w:szCs w:val="24"/>
              </w:rPr>
              <w:t>年</w:t>
            </w:r>
            <w:r>
              <w:rPr>
                <w:rFonts w:hint="eastAsia" w:ascii="宋体" w:hAnsi="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t>月</w:t>
            </w:r>
            <w:r>
              <w:rPr>
                <w:rFonts w:hint="eastAsia" w:ascii="宋体" w:hAnsi="宋体" w:cs="宋体"/>
                <w:color w:val="000000"/>
                <w:kern w:val="0"/>
                <w:sz w:val="24"/>
                <w:szCs w:val="24"/>
              </w:rPr>
              <w:t xml:space="preserve"> </w:t>
            </w: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t>日</w:t>
            </w:r>
          </w:p>
          <w:p>
            <w:pPr>
              <w:widowControl/>
              <w:ind w:firstLine="4560" w:firstLineChars="1900"/>
              <w:jc w:val="left"/>
              <w:rPr>
                <w:rFonts w:ascii="宋体" w:hAnsi="宋体" w:cs="宋体"/>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76" w:type="dxa"/>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序号</w:t>
            </w:r>
          </w:p>
        </w:tc>
        <w:tc>
          <w:tcPr>
            <w:tcW w:w="1559" w:type="dxa"/>
            <w:gridSpan w:val="2"/>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专家姓名</w:t>
            </w:r>
            <w:r>
              <w:rPr>
                <w:rStyle w:val="7"/>
                <w:rFonts w:hint="eastAsia" w:ascii="宋体" w:hAnsi="宋体" w:cs="宋体"/>
                <w:b/>
                <w:color w:val="000000"/>
                <w:kern w:val="0"/>
                <w:sz w:val="24"/>
                <w:szCs w:val="24"/>
              </w:rPr>
              <w:footnoteReference w:id="3"/>
            </w:r>
          </w:p>
        </w:tc>
        <w:tc>
          <w:tcPr>
            <w:tcW w:w="3353" w:type="dxa"/>
            <w:gridSpan w:val="2"/>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单位</w:t>
            </w:r>
          </w:p>
        </w:tc>
        <w:tc>
          <w:tcPr>
            <w:tcW w:w="1864" w:type="dxa"/>
            <w:gridSpan w:val="2"/>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职务</w:t>
            </w:r>
          </w:p>
        </w:tc>
        <w:tc>
          <w:tcPr>
            <w:tcW w:w="1938" w:type="dxa"/>
            <w:vAlign w:val="center"/>
          </w:tcPr>
          <w:p>
            <w:pPr>
              <w:widowControl/>
              <w:jc w:val="center"/>
              <w:rPr>
                <w:rFonts w:ascii="宋体" w:hAnsi="宋体" w:cs="宋体"/>
                <w:b/>
                <w:color w:val="000000"/>
                <w:kern w:val="0"/>
                <w:sz w:val="24"/>
                <w:szCs w:val="24"/>
              </w:rPr>
            </w:pPr>
            <w:r>
              <w:rPr>
                <w:rFonts w:hint="eastAsia" w:ascii="宋体" w:hAnsi="宋体" w:cs="宋体"/>
                <w:b/>
                <w:color w:val="000000"/>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1559" w:type="dxa"/>
            <w:gridSpan w:val="2"/>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张群芳</w:t>
            </w:r>
          </w:p>
        </w:tc>
        <w:tc>
          <w:tcPr>
            <w:tcW w:w="3353" w:type="dxa"/>
            <w:gridSpan w:val="2"/>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广东清源中药饮片有限公司</w:t>
            </w:r>
          </w:p>
        </w:tc>
        <w:tc>
          <w:tcPr>
            <w:tcW w:w="1864" w:type="dxa"/>
            <w:gridSpan w:val="2"/>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总经理</w:t>
            </w:r>
          </w:p>
        </w:tc>
        <w:tc>
          <w:tcPr>
            <w:tcW w:w="1938" w:type="dxa"/>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8929700848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w:t>
            </w:r>
          </w:p>
        </w:tc>
        <w:tc>
          <w:tcPr>
            <w:tcW w:w="1559" w:type="dxa"/>
            <w:gridSpan w:val="2"/>
            <w:vAlign w:val="center"/>
          </w:tcPr>
          <w:p>
            <w:pPr>
              <w:widowControl/>
              <w:jc w:val="left"/>
              <w:rPr>
                <w:rFonts w:ascii="宋体" w:hAnsi="宋体" w:cs="宋体"/>
                <w:sz w:val="24"/>
                <w:szCs w:val="24"/>
              </w:rPr>
            </w:pPr>
            <w:r>
              <w:rPr>
                <w:rFonts w:hint="eastAsia" w:ascii="宋体" w:hAnsi="宋体" w:cs="宋体"/>
                <w:sz w:val="24"/>
                <w:szCs w:val="24"/>
              </w:rPr>
              <w:t>戚培毓</w:t>
            </w:r>
          </w:p>
        </w:tc>
        <w:tc>
          <w:tcPr>
            <w:tcW w:w="3353" w:type="dxa"/>
            <w:gridSpan w:val="2"/>
            <w:vAlign w:val="center"/>
          </w:tcPr>
          <w:p>
            <w:pPr>
              <w:widowControl/>
              <w:jc w:val="left"/>
              <w:rPr>
                <w:rFonts w:ascii="宋体" w:hAnsi="宋体" w:cs="宋体"/>
                <w:sz w:val="24"/>
                <w:szCs w:val="24"/>
              </w:rPr>
            </w:pPr>
            <w:r>
              <w:rPr>
                <w:rFonts w:hint="eastAsia" w:ascii="宋体" w:hAnsi="宋体" w:cs="宋体"/>
                <w:sz w:val="24"/>
                <w:szCs w:val="24"/>
              </w:rPr>
              <w:t>大参林医药集团股份有限公司</w:t>
            </w:r>
          </w:p>
        </w:tc>
        <w:tc>
          <w:tcPr>
            <w:tcW w:w="1864" w:type="dxa"/>
            <w:gridSpan w:val="2"/>
            <w:vAlign w:val="center"/>
          </w:tcPr>
          <w:p>
            <w:pPr>
              <w:widowControl/>
              <w:jc w:val="left"/>
              <w:rPr>
                <w:rFonts w:ascii="宋体" w:hAnsi="宋体" w:cs="宋体"/>
                <w:sz w:val="24"/>
                <w:szCs w:val="24"/>
              </w:rPr>
            </w:pPr>
            <w:r>
              <w:rPr>
                <w:rFonts w:hint="eastAsia" w:ascii="宋体" w:hAnsi="宋体" w:cs="宋体"/>
                <w:sz w:val="24"/>
                <w:szCs w:val="24"/>
              </w:rPr>
              <w:t>粤西大区总经理</w:t>
            </w:r>
          </w:p>
        </w:tc>
        <w:tc>
          <w:tcPr>
            <w:tcW w:w="1938" w:type="dxa"/>
            <w:vAlign w:val="center"/>
          </w:tcPr>
          <w:p>
            <w:pPr>
              <w:widowControl/>
              <w:jc w:val="left"/>
              <w:rPr>
                <w:rFonts w:ascii="宋体" w:hAnsi="宋体" w:cs="宋体"/>
                <w:sz w:val="24"/>
                <w:szCs w:val="24"/>
              </w:rPr>
            </w:pPr>
            <w:r>
              <w:rPr>
                <w:rFonts w:hint="eastAsia" w:ascii="宋体" w:hAnsi="宋体" w:cs="宋体"/>
                <w:sz w:val="24"/>
                <w:szCs w:val="24"/>
              </w:rPr>
              <w:t>15038077268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1559"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蓝  忠</w:t>
            </w:r>
          </w:p>
        </w:tc>
        <w:tc>
          <w:tcPr>
            <w:tcW w:w="3353"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茂名市人民医院</w:t>
            </w:r>
          </w:p>
        </w:tc>
        <w:tc>
          <w:tcPr>
            <w:tcW w:w="1864"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药学部副主任</w:t>
            </w:r>
          </w:p>
        </w:tc>
        <w:tc>
          <w:tcPr>
            <w:tcW w:w="1938" w:type="dxa"/>
            <w:vAlign w:val="center"/>
          </w:tcPr>
          <w:p>
            <w:pPr>
              <w:widowControl/>
              <w:jc w:val="left"/>
              <w:rPr>
                <w:rFonts w:ascii="宋体" w:hAnsi="宋体" w:cs="宋体"/>
                <w:color w:val="000000"/>
                <w:kern w:val="0"/>
                <w:sz w:val="24"/>
                <w:szCs w:val="24"/>
              </w:rPr>
            </w:pPr>
            <w:r>
              <w:rPr>
                <w:rFonts w:hint="eastAsia" w:ascii="宋体" w:hAnsi="宋体" w:cs="宋体"/>
                <w:sz w:val="24"/>
                <w:szCs w:val="24"/>
              </w:rPr>
              <w:t>18333818369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1559"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谭水珍</w:t>
            </w:r>
          </w:p>
        </w:tc>
        <w:tc>
          <w:tcPr>
            <w:tcW w:w="3353"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广东健寿堂药业连锁有限公司</w:t>
            </w:r>
          </w:p>
        </w:tc>
        <w:tc>
          <w:tcPr>
            <w:tcW w:w="1864"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办公室主任</w:t>
            </w:r>
          </w:p>
        </w:tc>
        <w:tc>
          <w:tcPr>
            <w:tcW w:w="1938" w:type="dxa"/>
            <w:vAlign w:val="center"/>
          </w:tcPr>
          <w:p>
            <w:pPr>
              <w:widowControl/>
              <w:jc w:val="left"/>
              <w:rPr>
                <w:rFonts w:ascii="宋体" w:hAnsi="宋体" w:cs="宋体"/>
                <w:color w:val="000000"/>
                <w:kern w:val="0"/>
                <w:sz w:val="24"/>
                <w:szCs w:val="24"/>
              </w:rPr>
            </w:pPr>
            <w:r>
              <w:rPr>
                <w:rFonts w:hint="eastAsia" w:ascii="宋体" w:hAnsi="宋体" w:cs="宋体"/>
                <w:sz w:val="24"/>
                <w:szCs w:val="24"/>
              </w:rPr>
              <w:t>13727738292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76"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1559"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王冬秀</w:t>
            </w:r>
          </w:p>
        </w:tc>
        <w:tc>
          <w:tcPr>
            <w:tcW w:w="3353"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茂名市多健康药业连锁有限公司</w:t>
            </w:r>
          </w:p>
        </w:tc>
        <w:tc>
          <w:tcPr>
            <w:tcW w:w="1864" w:type="dxa"/>
            <w:gridSpan w:val="2"/>
            <w:vAlign w:val="center"/>
          </w:tcPr>
          <w:p>
            <w:pPr>
              <w:widowControl/>
              <w:jc w:val="left"/>
              <w:rPr>
                <w:rFonts w:ascii="宋体" w:hAnsi="宋体" w:cs="宋体"/>
                <w:color w:val="000000"/>
                <w:kern w:val="0"/>
                <w:sz w:val="24"/>
                <w:szCs w:val="24"/>
              </w:rPr>
            </w:pPr>
            <w:r>
              <w:rPr>
                <w:rFonts w:hint="eastAsia" w:ascii="宋体" w:hAnsi="宋体" w:cs="宋体"/>
                <w:sz w:val="24"/>
                <w:szCs w:val="24"/>
              </w:rPr>
              <w:t>人事部经理</w:t>
            </w:r>
          </w:p>
        </w:tc>
        <w:tc>
          <w:tcPr>
            <w:tcW w:w="1938" w:type="dxa"/>
            <w:vAlign w:val="center"/>
          </w:tcPr>
          <w:p>
            <w:pPr>
              <w:widowControl/>
              <w:jc w:val="left"/>
              <w:rPr>
                <w:rFonts w:ascii="宋体" w:hAnsi="宋体" w:cs="宋体"/>
                <w:color w:val="000000"/>
                <w:kern w:val="0"/>
                <w:sz w:val="24"/>
                <w:szCs w:val="24"/>
              </w:rPr>
            </w:pPr>
            <w:r>
              <w:rPr>
                <w:rFonts w:hint="eastAsia" w:ascii="宋体" w:hAnsi="宋体" w:cs="宋体"/>
                <w:sz w:val="24"/>
                <w:szCs w:val="24"/>
              </w:rPr>
              <w:t>18038967189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690" w:type="dxa"/>
            <w:gridSpan w:val="8"/>
            <w:vAlign w:val="center"/>
          </w:tcPr>
          <w:p>
            <w:pPr>
              <w:widowControl/>
              <w:jc w:val="left"/>
              <w:rPr>
                <w:rFonts w:ascii="宋体" w:hAnsi="宋体" w:cs="宋体"/>
                <w:b/>
                <w:color w:val="000000"/>
                <w:kern w:val="0"/>
                <w:sz w:val="24"/>
                <w:szCs w:val="24"/>
              </w:rPr>
            </w:pPr>
            <w:r>
              <w:rPr>
                <w:rFonts w:hint="eastAsia" w:ascii="宋体" w:hAnsi="宋体" w:cs="宋体"/>
                <w:b/>
                <w:color w:val="000000"/>
                <w:kern w:val="0"/>
                <w:sz w:val="24"/>
                <w:szCs w:val="24"/>
              </w:rPr>
              <w:t>学校意见：</w:t>
            </w:r>
          </w:p>
          <w:p>
            <w:pPr>
              <w:widowControl/>
              <w:jc w:val="left"/>
              <w:rPr>
                <w:rFonts w:ascii="宋体" w:hAnsi="宋体" w:cs="宋体"/>
                <w:color w:val="000000"/>
                <w:kern w:val="0"/>
                <w:sz w:val="24"/>
                <w:szCs w:val="24"/>
              </w:rPr>
            </w:pPr>
          </w:p>
          <w:p>
            <w:pPr>
              <w:widowControl/>
              <w:jc w:val="left"/>
              <w:rPr>
                <w:rFonts w:hint="eastAsia" w:ascii="宋体" w:hAnsi="宋体" w:cs="宋体"/>
                <w:b/>
                <w:bCs/>
                <w:color w:val="000000"/>
                <w:kern w:val="0"/>
                <w:sz w:val="24"/>
                <w:szCs w:val="24"/>
              </w:rPr>
            </w:pPr>
            <w:r>
              <w:rPr>
                <w:rFonts w:hint="eastAsia" w:ascii="宋体" w:hAnsi="宋体" w:cs="宋体"/>
                <w:b/>
                <w:bCs/>
                <w:color w:val="000000"/>
                <w:kern w:val="0"/>
                <w:sz w:val="24"/>
                <w:szCs w:val="24"/>
              </w:rPr>
              <w:t>以上专业备案情况属实，同意申报！</w:t>
            </w:r>
          </w:p>
          <w:p>
            <w:pPr>
              <w:widowControl/>
              <w:jc w:val="left"/>
              <w:rPr>
                <w:rFonts w:hint="eastAsia" w:ascii="宋体" w:hAnsi="宋体" w:cs="宋体"/>
                <w:color w:val="000000"/>
                <w:kern w:val="0"/>
                <w:sz w:val="24"/>
                <w:szCs w:val="24"/>
              </w:rPr>
            </w:pPr>
          </w:p>
          <w:p>
            <w:pPr>
              <w:widowControl/>
              <w:ind w:firstLine="4320" w:firstLineChars="1800"/>
              <w:jc w:val="left"/>
              <w:rPr>
                <w:rFonts w:ascii="宋体" w:hAnsi="宋体" w:cs="宋体"/>
                <w:color w:val="000000"/>
                <w:kern w:val="0"/>
                <w:sz w:val="24"/>
                <w:szCs w:val="24"/>
              </w:rPr>
            </w:pPr>
            <w:r>
              <w:rPr>
                <w:rFonts w:hint="eastAsia" w:ascii="宋体" w:hAnsi="宋体" w:cs="宋体"/>
                <w:color w:val="000000"/>
                <w:kern w:val="0"/>
                <w:sz w:val="24"/>
                <w:szCs w:val="24"/>
              </w:rPr>
              <w:t>学校（盖章）</w:t>
            </w:r>
          </w:p>
          <w:p>
            <w:pPr>
              <w:widowControl/>
              <w:ind w:firstLine="4320" w:firstLineChars="1800"/>
              <w:jc w:val="left"/>
              <w:rPr>
                <w:rFonts w:ascii="宋体" w:hAnsi="宋体" w:cs="宋体"/>
                <w:color w:val="000000"/>
                <w:kern w:val="0"/>
                <w:sz w:val="24"/>
                <w:szCs w:val="24"/>
              </w:rPr>
            </w:pPr>
          </w:p>
          <w:p>
            <w:pPr>
              <w:widowControl/>
              <w:wordWrap w:val="0"/>
              <w:ind w:right="480" w:firstLine="6960" w:firstLineChars="2900"/>
              <w:rPr>
                <w:rFonts w:ascii="宋体" w:hAnsi="宋体" w:cs="宋体"/>
                <w:color w:val="000000"/>
                <w:kern w:val="0"/>
                <w:sz w:val="24"/>
                <w:szCs w:val="24"/>
              </w:rPr>
            </w:pPr>
            <w:r>
              <w:rPr>
                <w:rFonts w:ascii="宋体" w:hAnsi="宋体" w:cs="宋体"/>
                <w:color w:val="000000"/>
                <w:kern w:val="0"/>
                <w:sz w:val="24"/>
                <w:szCs w:val="24"/>
              </w:rPr>
              <w:t>年</w:t>
            </w:r>
            <w:r>
              <w:rPr>
                <w:rFonts w:hint="eastAsia" w:ascii="宋体" w:hAnsi="宋体" w:cs="宋体"/>
                <w:color w:val="000000"/>
                <w:kern w:val="0"/>
                <w:sz w:val="24"/>
                <w:szCs w:val="24"/>
                <w:lang w:val="en-US" w:eastAsia="zh-CN"/>
              </w:rPr>
              <w:t xml:space="preserve">   </w:t>
            </w:r>
            <w:r>
              <w:rPr>
                <w:rFonts w:ascii="宋体" w:hAnsi="宋体" w:cs="宋体"/>
                <w:color w:val="000000"/>
                <w:kern w:val="0"/>
                <w:sz w:val="24"/>
                <w:szCs w:val="24"/>
              </w:rPr>
              <w:t>月</w:t>
            </w:r>
            <w:r>
              <w:rPr>
                <w:rFonts w:hint="eastAsia" w:ascii="宋体" w:hAnsi="宋体" w:cs="宋体"/>
                <w:color w:val="000000"/>
                <w:kern w:val="0"/>
                <w:sz w:val="24"/>
                <w:szCs w:val="24"/>
                <w:lang w:val="en-US" w:eastAsia="zh-CN"/>
              </w:rPr>
              <w:t xml:space="preserve">  </w:t>
            </w:r>
            <w:r>
              <w:rPr>
                <w:rFonts w:hint="eastAsia" w:ascii="宋体" w:hAnsi="宋体" w:cs="宋体"/>
                <w:color w:val="000000"/>
                <w:kern w:val="0"/>
                <w:sz w:val="24"/>
                <w:szCs w:val="24"/>
              </w:rPr>
              <w:t xml:space="preserve"> </w:t>
            </w:r>
            <w:r>
              <w:rPr>
                <w:rFonts w:ascii="宋体" w:hAnsi="宋体" w:cs="宋体"/>
                <w:color w:val="000000"/>
                <w:kern w:val="0"/>
                <w:sz w:val="24"/>
                <w:szCs w:val="24"/>
              </w:rPr>
              <w:t>日</w:t>
            </w:r>
          </w:p>
          <w:p>
            <w:pPr>
              <w:widowControl/>
              <w:ind w:firstLine="120" w:firstLineChars="50"/>
              <w:jc w:val="right"/>
              <w:rPr>
                <w:rFonts w:ascii="宋体" w:hAnsi="宋体" w:cs="宋体"/>
                <w:color w:val="000000"/>
                <w:kern w:val="0"/>
                <w:sz w:val="24"/>
                <w:szCs w:val="24"/>
              </w:rPr>
            </w:pPr>
          </w:p>
        </w:tc>
      </w:tr>
    </w:tbl>
    <w:p>
      <w:r>
        <w:rPr>
          <w:rFonts w:hint="eastAsia" w:ascii="仿宋" w:hAnsi="仿宋" w:eastAsia="仿宋"/>
          <w:sz w:val="30"/>
          <w:szCs w:val="30"/>
        </w:rPr>
        <w:t>附件：相关文件和校企合作协议</w:t>
      </w:r>
      <w:r>
        <w:rPr>
          <w:rStyle w:val="7"/>
          <w:rFonts w:hint="eastAsia" w:ascii="仿宋" w:hAnsi="仿宋" w:eastAsia="仿宋"/>
          <w:sz w:val="30"/>
          <w:szCs w:val="30"/>
        </w:rPr>
        <w:footnoteReference w:id="4"/>
      </w:r>
    </w:p>
    <w:sectPr>
      <w:pgSz w:w="11906" w:h="16838"/>
      <w:pgMar w:top="2098" w:right="1474" w:bottom="1984" w:left="1587" w:header="851" w:footer="158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UI Symbol">
    <w:panose1 w:val="020B0502040204020203"/>
    <w:charset w:val="00"/>
    <w:family w:val="swiss"/>
    <w:pitch w:val="default"/>
    <w:sig w:usb0="8000006F" w:usb1="1200FBEF" w:usb2="0064C000" w:usb3="00000002"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pStyle w:val="4"/>
      </w:pPr>
      <w:r>
        <w:rPr>
          <w:rStyle w:val="7"/>
        </w:rPr>
        <w:footnoteRef/>
      </w:r>
      <w:r>
        <w:t xml:space="preserve"> </w:t>
      </w:r>
      <w:r>
        <w:rPr>
          <w:rFonts w:hint="eastAsia"/>
        </w:rPr>
        <w:t>请在相应方框打“</w:t>
      </w:r>
      <w:r>
        <w:rPr>
          <w:rFonts w:hint="eastAsia" w:ascii="宋体" w:hAnsi="宋体"/>
        </w:rPr>
        <w:t>√</w:t>
      </w:r>
      <w:r>
        <w:rPr>
          <w:rFonts w:hint="eastAsia"/>
        </w:rPr>
        <w:t>”，下同。</w:t>
      </w:r>
    </w:p>
  </w:footnote>
  <w:footnote w:id="1">
    <w:p>
      <w:pPr>
        <w:pStyle w:val="4"/>
      </w:pPr>
      <w:r>
        <w:rPr>
          <w:rStyle w:val="7"/>
        </w:rPr>
        <w:footnoteRef/>
      </w:r>
      <w:r>
        <w:t xml:space="preserve"> </w:t>
      </w:r>
      <w:r>
        <w:rPr>
          <w:rFonts w:hint="eastAsia"/>
        </w:rPr>
        <w:t>若实习单位未定可不填。</w:t>
      </w:r>
    </w:p>
  </w:footnote>
  <w:footnote w:id="2">
    <w:p>
      <w:pPr>
        <w:pStyle w:val="4"/>
      </w:pPr>
      <w:r>
        <w:rPr>
          <w:rStyle w:val="7"/>
        </w:rPr>
        <w:footnoteRef/>
      </w:r>
      <w:r>
        <w:t xml:space="preserve"> </w:t>
      </w:r>
      <w:r>
        <w:rPr>
          <w:rFonts w:hint="eastAsia"/>
          <w:color w:val="FF0000"/>
        </w:rPr>
        <w:t>有关文件和协议原件扫描件，应作为佐证材料附上；佐证材料不齐全的，备案不予通过。</w:t>
      </w:r>
    </w:p>
  </w:footnote>
  <w:footnote w:id="3">
    <w:p>
      <w:pPr>
        <w:pStyle w:val="4"/>
        <w:rPr>
          <w:lang w:eastAsia="zh-Hans"/>
        </w:rPr>
      </w:pPr>
      <w:r>
        <w:rPr>
          <w:rStyle w:val="7"/>
        </w:rPr>
        <w:footnoteRef/>
      </w:r>
      <w:r>
        <w:t xml:space="preserve"> </w:t>
      </w:r>
      <w:r>
        <w:rPr>
          <w:rFonts w:hint="eastAsia"/>
        </w:rPr>
        <w:t>行数如不够，可自行增加；原则上校内专家不得超过50%。</w:t>
      </w:r>
    </w:p>
  </w:footnote>
  <w:footnote w:id="4">
    <w:p>
      <w:pPr>
        <w:pStyle w:val="4"/>
      </w:pPr>
      <w:r>
        <w:rPr>
          <w:rStyle w:val="7"/>
        </w:rPr>
        <w:footnoteRef/>
      </w:r>
      <w:r>
        <w:t xml:space="preserve"> </w:t>
      </w:r>
      <w:r>
        <w:rPr>
          <w:rFonts w:hint="eastAsia"/>
        </w:rPr>
        <w:t>校企合作协议须提供原件PDF扫描件，每份协议对应为一个文件。</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萍水相逢">
    <w15:presenceInfo w15:providerId="WPS Office" w15:userId="2150728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10"/>
    <w:footnote w:id="1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ZDZhMmJjZWM3NDljY2ExYmQ2NGU2YmIwZWQ4NTcifQ=="/>
    <w:docVar w:name="KGWebUrl" w:val="https://xtbgsafe.gdzwfw.gov.cn/rz_gdjytoa//newoa/missive/kinggridOfficeServer.do?method=officeProcess"/>
  </w:docVars>
  <w:rsids>
    <w:rsidRoot w:val="00172A27"/>
    <w:rsid w:val="00023350"/>
    <w:rsid w:val="000C5D21"/>
    <w:rsid w:val="000E03FE"/>
    <w:rsid w:val="000F696B"/>
    <w:rsid w:val="00176684"/>
    <w:rsid w:val="0020580A"/>
    <w:rsid w:val="0033123D"/>
    <w:rsid w:val="003F4C50"/>
    <w:rsid w:val="00440FE6"/>
    <w:rsid w:val="00487F14"/>
    <w:rsid w:val="00495105"/>
    <w:rsid w:val="004C6774"/>
    <w:rsid w:val="004F7B7F"/>
    <w:rsid w:val="00547213"/>
    <w:rsid w:val="00586E09"/>
    <w:rsid w:val="00594814"/>
    <w:rsid w:val="00603DF1"/>
    <w:rsid w:val="007139BC"/>
    <w:rsid w:val="00715F45"/>
    <w:rsid w:val="007B13EE"/>
    <w:rsid w:val="007F1F96"/>
    <w:rsid w:val="0097694C"/>
    <w:rsid w:val="00AD237D"/>
    <w:rsid w:val="00B60C29"/>
    <w:rsid w:val="00B757B2"/>
    <w:rsid w:val="00BC497E"/>
    <w:rsid w:val="00BD221F"/>
    <w:rsid w:val="00C01100"/>
    <w:rsid w:val="00CB64B1"/>
    <w:rsid w:val="00CC5EBB"/>
    <w:rsid w:val="00CE6BD1"/>
    <w:rsid w:val="00D77E9D"/>
    <w:rsid w:val="00D96C53"/>
    <w:rsid w:val="00DD30B7"/>
    <w:rsid w:val="00DE535A"/>
    <w:rsid w:val="00E1309C"/>
    <w:rsid w:val="00E613F4"/>
    <w:rsid w:val="00EC3322"/>
    <w:rsid w:val="00F85B7E"/>
    <w:rsid w:val="00FA7FF1"/>
    <w:rsid w:val="00FF36A3"/>
    <w:rsid w:val="029951A5"/>
    <w:rsid w:val="06002EF6"/>
    <w:rsid w:val="0CDD4284"/>
    <w:rsid w:val="148D2080"/>
    <w:rsid w:val="16747F1F"/>
    <w:rsid w:val="168133CC"/>
    <w:rsid w:val="17861E88"/>
    <w:rsid w:val="17FE756F"/>
    <w:rsid w:val="24514BF7"/>
    <w:rsid w:val="24935323"/>
    <w:rsid w:val="24BB4889"/>
    <w:rsid w:val="267B39CE"/>
    <w:rsid w:val="29496B6E"/>
    <w:rsid w:val="2AB13285"/>
    <w:rsid w:val="2EFF7E8A"/>
    <w:rsid w:val="309D35F6"/>
    <w:rsid w:val="30C459E3"/>
    <w:rsid w:val="31E0602C"/>
    <w:rsid w:val="380F1F81"/>
    <w:rsid w:val="43050491"/>
    <w:rsid w:val="43E0383D"/>
    <w:rsid w:val="47E27250"/>
    <w:rsid w:val="49CD36D6"/>
    <w:rsid w:val="4D832BCB"/>
    <w:rsid w:val="52113546"/>
    <w:rsid w:val="5299505A"/>
    <w:rsid w:val="5335441C"/>
    <w:rsid w:val="57772459"/>
    <w:rsid w:val="59235193"/>
    <w:rsid w:val="5A8E5D6A"/>
    <w:rsid w:val="5CB84491"/>
    <w:rsid w:val="60A42096"/>
    <w:rsid w:val="68570ADF"/>
    <w:rsid w:val="6AA3070F"/>
    <w:rsid w:val="6E7F0A6D"/>
    <w:rsid w:val="6FFC1C6C"/>
    <w:rsid w:val="717A762F"/>
    <w:rsid w:val="73353D51"/>
    <w:rsid w:val="7C183EDF"/>
    <w:rsid w:val="7C311023"/>
    <w:rsid w:val="7E6F61B0"/>
    <w:rsid w:val="7EDE68B1"/>
    <w:rsid w:val="7F77496B"/>
    <w:rsid w:val="BBFA3F37"/>
    <w:rsid w:val="DB77350F"/>
    <w:rsid w:val="FC6FD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10"/>
    <w:unhideWhenUsed/>
    <w:qFormat/>
    <w:uiPriority w:val="99"/>
    <w:pPr>
      <w:snapToGrid w:val="0"/>
      <w:jc w:val="left"/>
    </w:pPr>
    <w:rPr>
      <w:sz w:val="18"/>
      <w:szCs w:val="18"/>
    </w:rPr>
  </w:style>
  <w:style w:type="character" w:styleId="7">
    <w:name w:val="footnote reference"/>
    <w:unhideWhenUsed/>
    <w:qFormat/>
    <w:uiPriority w:val="99"/>
    <w:rPr>
      <w:vertAlign w:val="superscript"/>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 w:type="character" w:customStyle="1" w:styleId="10">
    <w:name w:val="脚注文本 字符"/>
    <w:link w:val="4"/>
    <w:semiHidden/>
    <w:qFormat/>
    <w:uiPriority w:val="99"/>
    <w:rPr>
      <w:rFonts w:ascii="Calibri" w:hAnsi="Calibri" w:eastAsia="宋体" w:cs="Times New Roman"/>
      <w:sz w:val="18"/>
      <w:szCs w:val="18"/>
    </w:rPr>
  </w:style>
  <w:style w:type="paragraph" w:customStyle="1" w:styleId="11">
    <w:name w:val="Revision"/>
    <w:hidden/>
    <w:semiHidden/>
    <w:qFormat/>
    <w:uiPriority w:val="99"/>
    <w:rPr>
      <w:rFonts w:ascii="Calibri" w:hAnsi="Calibri" w:eastAsia="宋体" w:cs="Times New Roman"/>
      <w:kern w:val="2"/>
      <w:sz w:val="21"/>
      <w:szCs w:val="22"/>
      <w:lang w:val="en-US" w:eastAsia="zh-CN" w:bidi="ar-SA"/>
    </w:rPr>
  </w:style>
  <w:style w:type="paragraph" w:customStyle="1" w:styleId="12">
    <w:name w:val="MSG_EN_FONT_STYLE_NAME_TEMPLATE_ROLE_NUMBER MSG_EN_FONT_STYLE_NAME_BY_ROLE_TEXT 27"/>
    <w:basedOn w:val="1"/>
    <w:qFormat/>
    <w:uiPriority w:val="99"/>
    <w:pPr>
      <w:shd w:val="clear" w:color="auto" w:fill="FFFFFF"/>
      <w:spacing w:line="240" w:lineRule="atLeast"/>
      <w:ind w:hanging="120"/>
    </w:pPr>
    <w:rPr>
      <w:rFonts w:ascii="宋体" w:hAnsi="宋体" w:cs="宋体"/>
      <w:b/>
      <w:bCs/>
      <w:sz w:val="22"/>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1721</Words>
  <Characters>1859</Characters>
  <Lines>14</Lines>
  <Paragraphs>3</Paragraphs>
  <TotalTime>0</TotalTime>
  <ScaleCrop>false</ScaleCrop>
  <LinksUpToDate>false</LinksUpToDate>
  <CharactersWithSpaces>1948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2019-05-16T07:25:00Z</dcterms:created>
  <dc:creator>彭涛</dc:creator>
  <cp:lastModifiedBy>哈尼</cp:lastModifiedBy>
  <cp:lastPrinted>2023-06-30T01:15:00Z</cp:lastPrinted>
  <dcterms:modified xsi:type="dcterms:W3CDTF">2023-06-30T02:30:50Z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75BF95A37E8BF9080076BD62B82F03A6</vt:lpwstr>
  </property>
</Properties>
</file>